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A20649A" w14:textId="77777777" w:rsidTr="00060C0C">
        <w:trPr>
          <w:trHeight w:hRule="exact" w:val="2948"/>
        </w:trPr>
        <w:tc>
          <w:tcPr>
            <w:tcW w:w="11185" w:type="dxa"/>
            <w:shd w:val="clear" w:color="auto" w:fill="83D0F5"/>
            <w:vAlign w:val="center"/>
          </w:tcPr>
          <w:p w14:paraId="28582F6E"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27C05963" w14:textId="77777777" w:rsidR="008972C3" w:rsidRPr="00405755" w:rsidRDefault="008972C3" w:rsidP="003274DB"/>
    <w:p w14:paraId="193204F5" w14:textId="77777777" w:rsidR="00D74AE1" w:rsidRPr="00405755" w:rsidRDefault="00D74AE1" w:rsidP="003274DB"/>
    <w:p w14:paraId="2EF4E440" w14:textId="77777777" w:rsidR="00111E0A" w:rsidRPr="00405755" w:rsidRDefault="00834F08" w:rsidP="00111E0A">
      <w:pPr>
        <w:pStyle w:val="Documentnumber"/>
      </w:pPr>
      <w:r>
        <w:t>V-103</w:t>
      </w:r>
    </w:p>
    <w:p w14:paraId="03E53C67" w14:textId="77777777" w:rsidR="00111E0A" w:rsidRPr="00405755" w:rsidRDefault="00111E0A" w:rsidP="003274DB"/>
    <w:p w14:paraId="0C4AE408" w14:textId="77777777" w:rsidR="00776004" w:rsidRPr="00834F08" w:rsidRDefault="00834F08" w:rsidP="00564664">
      <w:pPr>
        <w:pStyle w:val="Documentname"/>
      </w:pPr>
      <w:r w:rsidRPr="00834F08">
        <w:rPr>
          <w:bCs/>
        </w:rPr>
        <w:t>Standards for Training and Certification of VTS Personne</w:t>
      </w:r>
      <w:r>
        <w:rPr>
          <w:bCs/>
        </w:rPr>
        <w:t>l</w:t>
      </w:r>
    </w:p>
    <w:p w14:paraId="301ACB9E" w14:textId="77777777" w:rsidR="00D74AE1" w:rsidRPr="00405755" w:rsidRDefault="00D74AE1" w:rsidP="00D74AE1"/>
    <w:p w14:paraId="0F023588" w14:textId="77777777" w:rsidR="006A48A6" w:rsidRPr="00405755" w:rsidRDefault="006A48A6" w:rsidP="00D74AE1"/>
    <w:p w14:paraId="62CC60AB" w14:textId="77777777" w:rsidR="005378B8" w:rsidRPr="00405755" w:rsidRDefault="005378B8" w:rsidP="00D74AE1"/>
    <w:p w14:paraId="55A57E26" w14:textId="77777777" w:rsidR="005378B8" w:rsidRPr="00405755" w:rsidRDefault="005378B8" w:rsidP="00D74AE1"/>
    <w:p w14:paraId="48E56593" w14:textId="77777777" w:rsidR="005378B8" w:rsidRPr="00405755" w:rsidRDefault="005378B8" w:rsidP="00D74AE1"/>
    <w:p w14:paraId="23769637" w14:textId="77777777" w:rsidR="005378B8" w:rsidRPr="00405755" w:rsidRDefault="005378B8" w:rsidP="00D74AE1"/>
    <w:p w14:paraId="176D7F58" w14:textId="77777777" w:rsidR="005378B8" w:rsidRPr="00405755" w:rsidRDefault="005378B8" w:rsidP="00D74AE1"/>
    <w:p w14:paraId="5EBB11C2" w14:textId="77777777" w:rsidR="005378B8" w:rsidRPr="00405755" w:rsidRDefault="005378B8" w:rsidP="00D74AE1"/>
    <w:p w14:paraId="49A5218F" w14:textId="77777777" w:rsidR="005378B8" w:rsidRPr="00405755" w:rsidRDefault="005378B8" w:rsidP="00D74AE1"/>
    <w:p w14:paraId="5F053BDF" w14:textId="77777777" w:rsidR="005378B8" w:rsidRPr="00405755" w:rsidRDefault="005378B8" w:rsidP="00D74AE1"/>
    <w:p w14:paraId="66D6BA71" w14:textId="77777777" w:rsidR="005378B8" w:rsidRPr="00405755" w:rsidRDefault="005378B8" w:rsidP="00D74AE1"/>
    <w:p w14:paraId="56BB787C" w14:textId="77777777" w:rsidR="005378B8" w:rsidRPr="00405755" w:rsidRDefault="005378B8" w:rsidP="00D74AE1"/>
    <w:p w14:paraId="710A1B6A" w14:textId="77777777" w:rsidR="005378B8" w:rsidRPr="00405755" w:rsidRDefault="005378B8" w:rsidP="00D74AE1"/>
    <w:p w14:paraId="2BCAA0B4" w14:textId="77777777" w:rsidR="005378B8" w:rsidRPr="00405755" w:rsidRDefault="005378B8" w:rsidP="00D74AE1"/>
    <w:p w14:paraId="1783E226" w14:textId="77777777" w:rsidR="005378B8" w:rsidRPr="00405755" w:rsidRDefault="005378B8" w:rsidP="00D74AE1"/>
    <w:p w14:paraId="39878D98" w14:textId="77777777" w:rsidR="005378B8" w:rsidRPr="00405755" w:rsidRDefault="005378B8" w:rsidP="00D74AE1"/>
    <w:p w14:paraId="204FC621" w14:textId="77777777" w:rsidR="005378B8" w:rsidRPr="00405755" w:rsidRDefault="005378B8" w:rsidP="00D74AE1"/>
    <w:p w14:paraId="2F70A586" w14:textId="77777777" w:rsidR="005378B8" w:rsidRPr="00405755" w:rsidRDefault="005378B8" w:rsidP="00D74AE1"/>
    <w:p w14:paraId="0F8ACEBD" w14:textId="77777777" w:rsidR="005378B8" w:rsidRPr="00405755" w:rsidRDefault="005378B8" w:rsidP="00D74AE1"/>
    <w:p w14:paraId="5B29DFF5" w14:textId="77777777" w:rsidR="005378B8" w:rsidRPr="00405755" w:rsidRDefault="005378B8" w:rsidP="00D74AE1"/>
    <w:p w14:paraId="708195CA" w14:textId="77777777" w:rsidR="005378B8" w:rsidRPr="00405755" w:rsidRDefault="005378B8" w:rsidP="00D74AE1"/>
    <w:p w14:paraId="365C53C7" w14:textId="77777777" w:rsidR="005378B8" w:rsidRPr="00405755" w:rsidRDefault="005378B8" w:rsidP="00D74AE1"/>
    <w:p w14:paraId="0F06DAA1" w14:textId="77777777" w:rsidR="005378B8" w:rsidRPr="00405755" w:rsidRDefault="005378B8" w:rsidP="00D74AE1"/>
    <w:p w14:paraId="14FE0418" w14:textId="77777777" w:rsidR="005378B8" w:rsidRPr="00405755" w:rsidRDefault="005378B8" w:rsidP="005378B8">
      <w:pPr>
        <w:pStyle w:val="Editionnumber"/>
      </w:pPr>
      <w:r w:rsidRPr="00405755">
        <w:t xml:space="preserve">Edition </w:t>
      </w:r>
      <w:r w:rsidR="00834F08">
        <w:t>2.2</w:t>
      </w:r>
    </w:p>
    <w:p w14:paraId="6FEFC9A2" w14:textId="77777777" w:rsidR="006A48A6" w:rsidRPr="00405755" w:rsidRDefault="005378B8" w:rsidP="005378B8">
      <w:pPr>
        <w:pStyle w:val="Documentdate"/>
      </w:pPr>
      <w:r w:rsidRPr="00405755">
        <w:t xml:space="preserve">Document </w:t>
      </w:r>
      <w:commentRangeStart w:id="0"/>
      <w:r w:rsidRPr="00405755">
        <w:t>date</w:t>
      </w:r>
      <w:commentRangeEnd w:id="0"/>
      <w:r w:rsidRPr="00405755">
        <w:rPr>
          <w:rStyle w:val="CommentReference"/>
          <w:b w:val="0"/>
          <w:color w:val="auto"/>
        </w:rPr>
        <w:commentReference w:id="0"/>
      </w:r>
    </w:p>
    <w:p w14:paraId="5D173F8A"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FED7C5B"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2C960097" w14:textId="77777777" w:rsidTr="005E4659">
        <w:tc>
          <w:tcPr>
            <w:tcW w:w="1908" w:type="dxa"/>
          </w:tcPr>
          <w:p w14:paraId="34C88620" w14:textId="77777777" w:rsidR="00914E26" w:rsidRPr="00405755" w:rsidRDefault="00914E26" w:rsidP="00834F08">
            <w:pPr>
              <w:pStyle w:val="Tableheading"/>
            </w:pPr>
            <w:r w:rsidRPr="00405755">
              <w:t>Date</w:t>
            </w:r>
          </w:p>
        </w:tc>
        <w:tc>
          <w:tcPr>
            <w:tcW w:w="3576" w:type="dxa"/>
          </w:tcPr>
          <w:p w14:paraId="0BCE5604" w14:textId="77777777" w:rsidR="00914E26" w:rsidRPr="00405755" w:rsidRDefault="00914E26" w:rsidP="00834F08">
            <w:pPr>
              <w:pStyle w:val="Tableheading"/>
            </w:pPr>
            <w:r w:rsidRPr="00405755">
              <w:t>Page / Section Revised</w:t>
            </w:r>
          </w:p>
        </w:tc>
        <w:tc>
          <w:tcPr>
            <w:tcW w:w="5001" w:type="dxa"/>
          </w:tcPr>
          <w:p w14:paraId="05C68982" w14:textId="77777777" w:rsidR="00914E26" w:rsidRPr="00405755" w:rsidRDefault="00914E26" w:rsidP="00834F08">
            <w:pPr>
              <w:pStyle w:val="Tableheading"/>
            </w:pPr>
            <w:r w:rsidRPr="00405755">
              <w:t>Requirement for Revision</w:t>
            </w:r>
          </w:p>
        </w:tc>
      </w:tr>
      <w:tr w:rsidR="00834F08" w:rsidRPr="00405755" w14:paraId="005E641F" w14:textId="77777777" w:rsidTr="005E4659">
        <w:trPr>
          <w:trHeight w:val="851"/>
        </w:trPr>
        <w:tc>
          <w:tcPr>
            <w:tcW w:w="1908" w:type="dxa"/>
            <w:vAlign w:val="center"/>
          </w:tcPr>
          <w:p w14:paraId="11A17BD2" w14:textId="77777777" w:rsidR="00834F08" w:rsidRPr="00460028" w:rsidRDefault="00834F08" w:rsidP="00834F08">
            <w:pPr>
              <w:pStyle w:val="Tabletext"/>
              <w:rPr>
                <w:highlight w:val="yellow"/>
              </w:rPr>
            </w:pPr>
            <w:r w:rsidRPr="006028A3">
              <w:t>July 2005</w:t>
            </w:r>
          </w:p>
        </w:tc>
        <w:tc>
          <w:tcPr>
            <w:tcW w:w="3576" w:type="dxa"/>
            <w:vAlign w:val="center"/>
          </w:tcPr>
          <w:p w14:paraId="7B17EE65" w14:textId="77777777" w:rsidR="00834F08" w:rsidRPr="00460028" w:rsidRDefault="00834F08" w:rsidP="00834F08">
            <w:pPr>
              <w:pStyle w:val="Tabletext"/>
              <w:rPr>
                <w:highlight w:val="yellow"/>
              </w:rPr>
            </w:pPr>
            <w:r w:rsidRPr="006028A3">
              <w:t>Entire doc</w:t>
            </w:r>
            <w:r>
              <w:t>ument</w:t>
            </w:r>
            <w:r w:rsidRPr="006028A3">
              <w:t xml:space="preserve"> reformatted</w:t>
            </w:r>
          </w:p>
        </w:tc>
        <w:tc>
          <w:tcPr>
            <w:tcW w:w="5001" w:type="dxa"/>
            <w:vAlign w:val="center"/>
          </w:tcPr>
          <w:p w14:paraId="602180FD" w14:textId="77777777" w:rsidR="00834F08" w:rsidRPr="00460028" w:rsidRDefault="00834F08" w:rsidP="00834F08">
            <w:pPr>
              <w:pStyle w:val="Tabletext"/>
            </w:pPr>
            <w:r w:rsidRPr="006028A3">
              <w:t>Reformatting to meet IALA documentation standards</w:t>
            </w:r>
          </w:p>
        </w:tc>
      </w:tr>
      <w:tr w:rsidR="00834F08" w:rsidRPr="00405755" w14:paraId="641F3506" w14:textId="77777777" w:rsidTr="005E4659">
        <w:trPr>
          <w:trHeight w:val="851"/>
        </w:trPr>
        <w:tc>
          <w:tcPr>
            <w:tcW w:w="1908" w:type="dxa"/>
            <w:vAlign w:val="center"/>
          </w:tcPr>
          <w:p w14:paraId="4033B68E" w14:textId="77777777" w:rsidR="00834F08" w:rsidRPr="00460028" w:rsidRDefault="00834F08" w:rsidP="00834F08">
            <w:pPr>
              <w:pStyle w:val="Tabletext"/>
            </w:pPr>
            <w:r>
              <w:t>September 2009</w:t>
            </w:r>
          </w:p>
        </w:tc>
        <w:tc>
          <w:tcPr>
            <w:tcW w:w="3576" w:type="dxa"/>
            <w:vAlign w:val="center"/>
          </w:tcPr>
          <w:p w14:paraId="1AEF2F65" w14:textId="77777777" w:rsidR="00834F08" w:rsidRPr="00460028" w:rsidRDefault="00834F08" w:rsidP="00834F08">
            <w:pPr>
              <w:pStyle w:val="Tabletext"/>
            </w:pPr>
            <w:r w:rsidRPr="006028A3">
              <w:t>Entire doc</w:t>
            </w:r>
            <w:r>
              <w:t>ument</w:t>
            </w:r>
          </w:p>
        </w:tc>
        <w:tc>
          <w:tcPr>
            <w:tcW w:w="5001" w:type="dxa"/>
            <w:vAlign w:val="center"/>
          </w:tcPr>
          <w:p w14:paraId="64F9F454" w14:textId="77777777" w:rsidR="00834F08" w:rsidRPr="00460028" w:rsidRDefault="00834F08" w:rsidP="00834F08">
            <w:pPr>
              <w:pStyle w:val="Tabletext"/>
            </w:pPr>
            <w:r w:rsidRPr="00584DEC">
              <w:t>Major revision and updating</w:t>
            </w:r>
          </w:p>
        </w:tc>
      </w:tr>
      <w:tr w:rsidR="00834F08" w:rsidRPr="00405755" w14:paraId="69B356DF" w14:textId="77777777" w:rsidTr="005E4659">
        <w:trPr>
          <w:trHeight w:val="851"/>
        </w:trPr>
        <w:tc>
          <w:tcPr>
            <w:tcW w:w="1908" w:type="dxa"/>
            <w:vAlign w:val="center"/>
          </w:tcPr>
          <w:p w14:paraId="1C420059" w14:textId="77777777" w:rsidR="00834F08" w:rsidRPr="00460028" w:rsidRDefault="00834F08" w:rsidP="00834F08">
            <w:pPr>
              <w:pStyle w:val="Tabletext"/>
            </w:pPr>
            <w:r>
              <w:t>December 2013</w:t>
            </w:r>
          </w:p>
        </w:tc>
        <w:tc>
          <w:tcPr>
            <w:tcW w:w="3576" w:type="dxa"/>
            <w:vAlign w:val="center"/>
          </w:tcPr>
          <w:p w14:paraId="2B140FA7" w14:textId="77777777" w:rsidR="00834F08" w:rsidRPr="00460028" w:rsidRDefault="00834F08" w:rsidP="00834F08">
            <w:pPr>
              <w:pStyle w:val="Tabletext"/>
            </w:pPr>
            <w:r>
              <w:t>Chapter 1.1 and 1.2</w:t>
            </w:r>
          </w:p>
        </w:tc>
        <w:tc>
          <w:tcPr>
            <w:tcW w:w="5001" w:type="dxa"/>
            <w:vAlign w:val="center"/>
          </w:tcPr>
          <w:p w14:paraId="3BA951C9" w14:textId="77777777" w:rsidR="00834F08" w:rsidRPr="00460028" w:rsidRDefault="00834F08" w:rsidP="00834F08">
            <w:pPr>
              <w:pStyle w:val="Tabletext"/>
            </w:pPr>
            <w:r>
              <w:t>Minor additions</w:t>
            </w:r>
          </w:p>
        </w:tc>
      </w:tr>
      <w:tr w:rsidR="00834F08" w:rsidRPr="00405755" w14:paraId="359DB982" w14:textId="77777777" w:rsidTr="005E4659">
        <w:trPr>
          <w:trHeight w:val="851"/>
        </w:trPr>
        <w:tc>
          <w:tcPr>
            <w:tcW w:w="1908" w:type="dxa"/>
            <w:vAlign w:val="center"/>
          </w:tcPr>
          <w:p w14:paraId="20189476" w14:textId="77777777" w:rsidR="00834F08" w:rsidRPr="00405755" w:rsidRDefault="00834F08" w:rsidP="00914E26">
            <w:pPr>
              <w:pStyle w:val="Tabletext"/>
            </w:pPr>
          </w:p>
        </w:tc>
        <w:tc>
          <w:tcPr>
            <w:tcW w:w="3576" w:type="dxa"/>
            <w:vAlign w:val="center"/>
          </w:tcPr>
          <w:p w14:paraId="6A043879" w14:textId="77777777" w:rsidR="00834F08" w:rsidRPr="00405755" w:rsidRDefault="00834F08" w:rsidP="00914E26">
            <w:pPr>
              <w:pStyle w:val="Tabletext"/>
            </w:pPr>
          </w:p>
        </w:tc>
        <w:tc>
          <w:tcPr>
            <w:tcW w:w="5001" w:type="dxa"/>
            <w:vAlign w:val="center"/>
          </w:tcPr>
          <w:p w14:paraId="3EF77058" w14:textId="77777777" w:rsidR="00834F08" w:rsidRPr="00405755" w:rsidRDefault="00834F08" w:rsidP="00914E26">
            <w:pPr>
              <w:pStyle w:val="Tabletext"/>
            </w:pPr>
          </w:p>
        </w:tc>
      </w:tr>
      <w:tr w:rsidR="00834F08" w:rsidRPr="00405755" w14:paraId="4ABACC17" w14:textId="77777777" w:rsidTr="005E4659">
        <w:trPr>
          <w:trHeight w:val="851"/>
        </w:trPr>
        <w:tc>
          <w:tcPr>
            <w:tcW w:w="1908" w:type="dxa"/>
            <w:vAlign w:val="center"/>
          </w:tcPr>
          <w:p w14:paraId="7EE28C63" w14:textId="77777777" w:rsidR="00834F08" w:rsidRPr="00405755" w:rsidRDefault="00834F08" w:rsidP="00914E26">
            <w:pPr>
              <w:pStyle w:val="Tabletext"/>
            </w:pPr>
          </w:p>
        </w:tc>
        <w:tc>
          <w:tcPr>
            <w:tcW w:w="3576" w:type="dxa"/>
            <w:vAlign w:val="center"/>
          </w:tcPr>
          <w:p w14:paraId="54309BD6" w14:textId="77777777" w:rsidR="00834F08" w:rsidRPr="00405755" w:rsidRDefault="00834F08" w:rsidP="00914E26">
            <w:pPr>
              <w:pStyle w:val="Tabletext"/>
            </w:pPr>
          </w:p>
        </w:tc>
        <w:tc>
          <w:tcPr>
            <w:tcW w:w="5001" w:type="dxa"/>
            <w:vAlign w:val="center"/>
          </w:tcPr>
          <w:p w14:paraId="67D753E8" w14:textId="77777777" w:rsidR="00834F08" w:rsidRPr="00405755" w:rsidRDefault="00834F08" w:rsidP="00914E26">
            <w:pPr>
              <w:pStyle w:val="Tabletext"/>
            </w:pPr>
          </w:p>
        </w:tc>
      </w:tr>
      <w:tr w:rsidR="00834F08" w:rsidRPr="00405755" w14:paraId="4BF2B310" w14:textId="77777777" w:rsidTr="005E4659">
        <w:trPr>
          <w:trHeight w:val="851"/>
        </w:trPr>
        <w:tc>
          <w:tcPr>
            <w:tcW w:w="1908" w:type="dxa"/>
            <w:vAlign w:val="center"/>
          </w:tcPr>
          <w:p w14:paraId="7B345BE7" w14:textId="77777777" w:rsidR="00834F08" w:rsidRPr="00405755" w:rsidRDefault="00834F08" w:rsidP="00914E26">
            <w:pPr>
              <w:pStyle w:val="Tabletext"/>
            </w:pPr>
          </w:p>
        </w:tc>
        <w:tc>
          <w:tcPr>
            <w:tcW w:w="3576" w:type="dxa"/>
            <w:vAlign w:val="center"/>
          </w:tcPr>
          <w:p w14:paraId="22B6AD0C" w14:textId="77777777" w:rsidR="00834F08" w:rsidRPr="00405755" w:rsidRDefault="00834F08" w:rsidP="00914E26">
            <w:pPr>
              <w:pStyle w:val="Tabletext"/>
            </w:pPr>
          </w:p>
        </w:tc>
        <w:tc>
          <w:tcPr>
            <w:tcW w:w="5001" w:type="dxa"/>
            <w:vAlign w:val="center"/>
          </w:tcPr>
          <w:p w14:paraId="55197036" w14:textId="77777777" w:rsidR="00834F08" w:rsidRPr="00405755" w:rsidRDefault="00834F08" w:rsidP="00914E26">
            <w:pPr>
              <w:pStyle w:val="Tabletext"/>
            </w:pPr>
          </w:p>
        </w:tc>
      </w:tr>
      <w:tr w:rsidR="00834F08" w:rsidRPr="00405755" w14:paraId="3725E5EF" w14:textId="77777777" w:rsidTr="005E4659">
        <w:trPr>
          <w:trHeight w:val="851"/>
        </w:trPr>
        <w:tc>
          <w:tcPr>
            <w:tcW w:w="1908" w:type="dxa"/>
            <w:vAlign w:val="center"/>
          </w:tcPr>
          <w:p w14:paraId="38CC58C9" w14:textId="77777777" w:rsidR="00834F08" w:rsidRPr="00405755" w:rsidRDefault="00834F08" w:rsidP="00914E26">
            <w:pPr>
              <w:pStyle w:val="Tabletext"/>
            </w:pPr>
          </w:p>
        </w:tc>
        <w:tc>
          <w:tcPr>
            <w:tcW w:w="3576" w:type="dxa"/>
            <w:vAlign w:val="center"/>
          </w:tcPr>
          <w:p w14:paraId="1276E70C" w14:textId="77777777" w:rsidR="00834F08" w:rsidRPr="00405755" w:rsidRDefault="00834F08" w:rsidP="00914E26">
            <w:pPr>
              <w:pStyle w:val="Tabletext"/>
            </w:pPr>
          </w:p>
        </w:tc>
        <w:tc>
          <w:tcPr>
            <w:tcW w:w="5001" w:type="dxa"/>
            <w:vAlign w:val="center"/>
          </w:tcPr>
          <w:p w14:paraId="768A6A88" w14:textId="77777777" w:rsidR="00834F08" w:rsidRPr="00405755" w:rsidRDefault="00834F08" w:rsidP="00914E26">
            <w:pPr>
              <w:pStyle w:val="Tabletext"/>
            </w:pPr>
          </w:p>
        </w:tc>
      </w:tr>
    </w:tbl>
    <w:p w14:paraId="43F2C57C" w14:textId="77777777" w:rsidR="005E4659" w:rsidRDefault="005E4659" w:rsidP="00914E26">
      <w:pPr>
        <w:spacing w:after="200" w:line="276" w:lineRule="auto"/>
      </w:pPr>
    </w:p>
    <w:p w14:paraId="538F00B6" w14:textId="77777777" w:rsidR="00530A84" w:rsidRPr="00040954" w:rsidRDefault="00530A84" w:rsidP="00914E26">
      <w:pPr>
        <w:spacing w:after="200" w:line="276" w:lineRule="auto"/>
        <w:rPr>
          <w:sz w:val="22"/>
        </w:rPr>
      </w:pPr>
    </w:p>
    <w:p w14:paraId="301B17B7" w14:textId="77777777" w:rsidR="00530A84" w:rsidRDefault="00530A84" w:rsidP="00914E26">
      <w:pPr>
        <w:spacing w:after="200" w:line="276" w:lineRule="auto"/>
      </w:pPr>
    </w:p>
    <w:p w14:paraId="1A6999E7" w14:textId="77777777" w:rsidR="00530A84" w:rsidRPr="00405755" w:rsidRDefault="00530A84" w:rsidP="00914E26">
      <w:pPr>
        <w:spacing w:after="200" w:line="276" w:lineRule="auto"/>
        <w:sectPr w:rsidR="00530A84" w:rsidRPr="00405755" w:rsidSect="00111E0A">
          <w:headerReference w:type="default" r:id="rId16"/>
          <w:footerReference w:type="default" r:id="rId17"/>
          <w:pgSz w:w="11906" w:h="16838" w:code="9"/>
          <w:pgMar w:top="567" w:right="794" w:bottom="567" w:left="907" w:header="567" w:footer="850" w:gutter="0"/>
          <w:cols w:space="708"/>
          <w:docGrid w:linePitch="360"/>
        </w:sectPr>
      </w:pPr>
    </w:p>
    <w:p w14:paraId="60420543"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5FD0CD14" w14:textId="77777777" w:rsidR="00166C2E" w:rsidRDefault="00166C2E" w:rsidP="001B7940">
      <w:pPr>
        <w:pStyle w:val="Noting"/>
      </w:pPr>
      <w:commentRangeStart w:id="3"/>
      <w:r w:rsidRPr="004A484C">
        <w:rPr>
          <w:b/>
        </w:rPr>
        <w:t>RECALLING</w:t>
      </w:r>
      <w:commentRangeEnd w:id="3"/>
      <w:r>
        <w:rPr>
          <w:rStyle w:val="CommentReference"/>
          <w:rFonts w:eastAsiaTheme="minorHAnsi" w:cstheme="minorBidi"/>
        </w:rPr>
        <w:commentReference w:id="3"/>
      </w:r>
      <w:r w:rsidRPr="004A484C">
        <w:t xml:space="preserve"> </w:t>
      </w:r>
      <w:r w:rsidR="00310F95">
        <w:t>Article 8 of the IALA</w:t>
      </w:r>
      <w:r w:rsidR="00A326AC" w:rsidRPr="00A326AC">
        <w:t xml:space="preserve"> Constitution regarding the authority, duties and functions of the Council</w:t>
      </w:r>
      <w:r w:rsidRPr="004A484C">
        <w:t>,</w:t>
      </w:r>
    </w:p>
    <w:p w14:paraId="68586E20" w14:textId="77777777" w:rsidR="00834F08" w:rsidRDefault="00834F08" w:rsidP="001B7940">
      <w:pPr>
        <w:pStyle w:val="Noting"/>
        <w:rPr>
          <w:b/>
        </w:rPr>
      </w:pPr>
      <w:r>
        <w:rPr>
          <w:b/>
        </w:rPr>
        <w:t>NOTING</w:t>
      </w:r>
      <w:r w:rsidRPr="00834F08">
        <w:t xml:space="preserve"> that the International Convention on Standards of Training, Certification and </w:t>
      </w:r>
      <w:proofErr w:type="spellStart"/>
      <w:r w:rsidRPr="00834F08">
        <w:t>Watchkeeping</w:t>
      </w:r>
      <w:proofErr w:type="spellEnd"/>
      <w:r w:rsidRPr="00834F08">
        <w:t xml:space="preserve"> for Seafarers, 1978, as amended in 1995 (STCW Convention) contain regulations concerning training of ships’ personnel and the Seafarer’s Training, Certification and </w:t>
      </w:r>
      <w:proofErr w:type="spellStart"/>
      <w:r w:rsidRPr="00834F08">
        <w:t>Watchkeeping</w:t>
      </w:r>
      <w:proofErr w:type="spellEnd"/>
      <w:r w:rsidRPr="00834F08">
        <w:t xml:space="preserve"> Code (STCW Code) contains specifications of minimum standard of competence for ships’ personnel</w:t>
      </w:r>
      <w:r>
        <w:t>,</w:t>
      </w:r>
    </w:p>
    <w:p w14:paraId="2385B71D" w14:textId="77777777" w:rsidR="00834F08" w:rsidRDefault="00834F08" w:rsidP="001B7940">
      <w:pPr>
        <w:pStyle w:val="Noting"/>
        <w:rPr>
          <w:b/>
        </w:rPr>
      </w:pPr>
      <w:r>
        <w:rPr>
          <w:b/>
        </w:rPr>
        <w:t>NOTING ALSO</w:t>
      </w:r>
      <w:r w:rsidRPr="00834F08">
        <w:t xml:space="preserve"> that STCW 95 adopted Resolution 10 concerning Training of maritime pilots, vessel traffic personnel and maritime personnel employed on mobile offshore unit</w:t>
      </w:r>
      <w:r>
        <w:t>,</w:t>
      </w:r>
    </w:p>
    <w:p w14:paraId="5BCEA62E" w14:textId="77777777" w:rsidR="00834F08" w:rsidRDefault="00834F08" w:rsidP="00834F08">
      <w:pPr>
        <w:pStyle w:val="Noting"/>
      </w:pPr>
      <w:r>
        <w:rPr>
          <w:b/>
        </w:rPr>
        <w:t xml:space="preserve">NOTING FURTHER </w:t>
      </w:r>
      <w:r w:rsidRPr="00834F08">
        <w:t xml:space="preserve">that the International Maritime Organisation in Assembly Resolution </w:t>
      </w:r>
      <w:proofErr w:type="gramStart"/>
      <w:r w:rsidRPr="00834F08">
        <w:t>A.857(</w:t>
      </w:r>
      <w:proofErr w:type="gramEnd"/>
      <w:r w:rsidRPr="00834F08">
        <w:t>20) on Guidelines for Vessel Traffic Services:</w:t>
      </w:r>
    </w:p>
    <w:p w14:paraId="21CA19F7" w14:textId="77777777" w:rsidR="00834F08" w:rsidRPr="00834F08" w:rsidRDefault="00834F08" w:rsidP="00834F08">
      <w:pPr>
        <w:pStyle w:val="Bullet1-recommendation"/>
      </w:pPr>
      <w:r w:rsidRPr="00834F08">
        <w:t>recommend that VTS Authorities be provided with sufficient staff, appropriately qualified, suitably trained and capable of performing the tasks required, taking into consideration the type and level of services to be provided;</w:t>
      </w:r>
    </w:p>
    <w:p w14:paraId="6152D7BE" w14:textId="77777777" w:rsidR="00834F08" w:rsidRPr="00834F08" w:rsidRDefault="00834F08" w:rsidP="00834F08">
      <w:pPr>
        <w:pStyle w:val="Bullet1-recommendation"/>
      </w:pPr>
      <w:proofErr w:type="gramStart"/>
      <w:r w:rsidRPr="00834F08">
        <w:t>describe</w:t>
      </w:r>
      <w:proofErr w:type="gramEnd"/>
      <w:r w:rsidRPr="00834F08">
        <w:t xml:space="preserve"> the skill and knowledge qualifications required by VTS Operators to provide vessel traffic services</w:t>
      </w:r>
      <w:r>
        <w:t>.</w:t>
      </w:r>
    </w:p>
    <w:p w14:paraId="422B8B02" w14:textId="77777777" w:rsidR="00166C2E" w:rsidRPr="00166C2E" w:rsidRDefault="00166C2E" w:rsidP="001B7940">
      <w:pPr>
        <w:pStyle w:val="Noting"/>
      </w:pPr>
      <w:r>
        <w:rPr>
          <w:b/>
        </w:rPr>
        <w:t>RECOGNISING</w:t>
      </w:r>
      <w:r w:rsidRPr="00166C2E">
        <w:t xml:space="preserve"> </w:t>
      </w:r>
      <w:r w:rsidR="00834F08" w:rsidRPr="00834F08">
        <w:t>that the 8</w:t>
      </w:r>
      <w:r w:rsidR="00834F08" w:rsidRPr="00834F08">
        <w:rPr>
          <w:vertAlign w:val="superscript"/>
        </w:rPr>
        <w:t>th</w:t>
      </w:r>
      <w:r w:rsidR="00834F08" w:rsidRPr="00834F08">
        <w:t xml:space="preserve"> International Symposium on VTS (Rotterdam 1996) concluded that VTS Authorities should set standards for VTS Operators, in accordance with international guidelines and other relevant material</w:t>
      </w:r>
      <w:r w:rsidR="00834F08">
        <w:t>,</w:t>
      </w:r>
    </w:p>
    <w:p w14:paraId="1B80B6A7" w14:textId="77777777" w:rsidR="0009304C" w:rsidRPr="00405755" w:rsidRDefault="0009304C" w:rsidP="0009304C">
      <w:pPr>
        <w:pStyle w:val="Noting"/>
      </w:pPr>
      <w:r w:rsidRPr="00405755">
        <w:rPr>
          <w:b/>
        </w:rPr>
        <w:t>RECOGNISING ALSO</w:t>
      </w:r>
      <w:r w:rsidRPr="00405755">
        <w:t xml:space="preserve"> </w:t>
      </w:r>
      <w:r w:rsidR="00834F08" w:rsidRPr="00834F08">
        <w:t>that VTS Authorities should provide facilities for training to those standards and institute measures to maintain those standards</w:t>
      </w:r>
      <w:r w:rsidRPr="00834F08">
        <w:t>,</w:t>
      </w:r>
    </w:p>
    <w:p w14:paraId="33EBDFDD" w14:textId="77777777" w:rsidR="0009304C" w:rsidRPr="00405755" w:rsidRDefault="0009304C" w:rsidP="0009304C">
      <w:pPr>
        <w:pStyle w:val="Noting"/>
      </w:pPr>
      <w:r w:rsidRPr="00405755">
        <w:rPr>
          <w:b/>
        </w:rPr>
        <w:t>RECOGNISING FURTHER</w:t>
      </w:r>
      <w:r w:rsidRPr="00405755">
        <w:t xml:space="preserve"> </w:t>
      </w:r>
      <w:r w:rsidR="00834F08" w:rsidRPr="00834F08">
        <w:t>that following a request from the 8</w:t>
      </w:r>
      <w:r w:rsidR="00834F08" w:rsidRPr="00834F08">
        <w:rPr>
          <w:vertAlign w:val="superscript"/>
        </w:rPr>
        <w:t>th</w:t>
      </w:r>
      <w:r w:rsidR="00834F08" w:rsidRPr="00834F08">
        <w:t xml:space="preserve"> International Symposium on VTS, IALA undertook to develop suitable training and certification standards for VTS Personnel</w:t>
      </w:r>
      <w:r w:rsidRPr="00405755">
        <w:t>,</w:t>
      </w:r>
    </w:p>
    <w:p w14:paraId="7AF7E7CA" w14:textId="77777777" w:rsidR="001B7940" w:rsidRPr="00405755" w:rsidRDefault="00A326AC" w:rsidP="001B7940">
      <w:pPr>
        <w:pStyle w:val="Noting"/>
      </w:pPr>
      <w:r>
        <w:rPr>
          <w:b/>
        </w:rPr>
        <w:t xml:space="preserve">HAVING CONSIDERED </w:t>
      </w:r>
      <w:r w:rsidR="001B7940" w:rsidRPr="00405755">
        <w:t xml:space="preserve">the </w:t>
      </w:r>
      <w:r w:rsidRPr="00A326AC">
        <w:t>advice of the</w:t>
      </w:r>
      <w:r w:rsidRPr="00834F08">
        <w:t xml:space="preserve"> </w:t>
      </w:r>
      <w:r w:rsidR="00834F08" w:rsidRPr="00834F08">
        <w:t>Vessel Traffic Services</w:t>
      </w:r>
      <w:r w:rsidRPr="00834F08">
        <w:t xml:space="preserve"> Committee</w:t>
      </w:r>
      <w:r w:rsidRPr="00A326AC">
        <w:t xml:space="preserve"> provided to Council at its </w:t>
      </w:r>
      <w:commentRangeStart w:id="4"/>
      <w:r w:rsidRPr="00310F95">
        <w:t>64</w:t>
      </w:r>
      <w:r w:rsidRPr="00310F95">
        <w:rPr>
          <w:vertAlign w:val="superscript"/>
        </w:rPr>
        <w:t>th</w:t>
      </w:r>
      <w:commentRangeEnd w:id="4"/>
      <w:r w:rsidR="00310F95">
        <w:rPr>
          <w:rStyle w:val="CommentReference"/>
          <w:rFonts w:eastAsiaTheme="minorHAnsi" w:cstheme="minorBidi"/>
        </w:rPr>
        <w:commentReference w:id="4"/>
      </w:r>
      <w:r w:rsidR="00310F95">
        <w:t xml:space="preserve"> </w:t>
      </w:r>
      <w:r w:rsidRPr="00A326AC">
        <w:t>Session</w:t>
      </w:r>
      <w:r w:rsidR="001B7940" w:rsidRPr="00405755">
        <w:t>,</w:t>
      </w:r>
    </w:p>
    <w:p w14:paraId="13842DAA" w14:textId="687AD38D" w:rsidR="001B7940" w:rsidRPr="00405755" w:rsidRDefault="00A326AC" w:rsidP="000A2505">
      <w:pPr>
        <w:pStyle w:val="Noting"/>
        <w:rPr>
          <w:b/>
        </w:rPr>
      </w:pPr>
      <w:r>
        <w:rPr>
          <w:b/>
        </w:rPr>
        <w:t>ADOPTS</w:t>
      </w:r>
      <w:r w:rsidR="00094508">
        <w:t xml:space="preserve"> </w:t>
      </w:r>
      <w:r w:rsidR="00834F08" w:rsidRPr="00834F08">
        <w:t>Recommendation V-103 Revision 2.2</w:t>
      </w:r>
      <w:r w:rsidRPr="00834F08">
        <w:t xml:space="preserve"> </w:t>
      </w:r>
      <w:r w:rsidR="008D16C2" w:rsidRPr="00834F08">
        <w:t xml:space="preserve">on </w:t>
      </w:r>
      <w:r w:rsidR="00834F08" w:rsidRPr="00834F08">
        <w:t>Standards for Training and Certification of VTS Personnel</w:t>
      </w:r>
      <w:r w:rsidR="00834F08">
        <w:t>,</w:t>
      </w:r>
      <w:ins w:id="5" w:author="Kevin Gregory" w:date="2017-02-07T12:20:00Z">
        <w:r w:rsidR="000A2505">
          <w:t xml:space="preserve"> </w:t>
        </w:r>
      </w:ins>
      <w:del w:id="6" w:author="Kevin Gregory" w:date="2017-02-07T12:24:00Z">
        <w:r w:rsidR="00834F08" w:rsidDel="000A2505">
          <w:delText xml:space="preserve">IALA Guideline 1xxx on </w:delText>
        </w:r>
        <w:r w:rsidR="00834F08" w:rsidRPr="00834F08" w:rsidDel="000A2505">
          <w:delText>Standards for Training and Certification of VTS Personnel</w:delText>
        </w:r>
        <w:r w:rsidR="001B7940" w:rsidRPr="00405755" w:rsidDel="000A2505">
          <w:delText>,</w:delText>
        </w:r>
      </w:del>
    </w:p>
    <w:p w14:paraId="50D8A135" w14:textId="23F8E700" w:rsidR="001B7940" w:rsidRDefault="00A326AC" w:rsidP="001B7940">
      <w:pPr>
        <w:pStyle w:val="Noting"/>
        <w:rPr>
          <w:ins w:id="7" w:author="Kevin Gregory" w:date="2017-02-07T12:24:00Z"/>
        </w:rPr>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EC2A7B2" w14:textId="5659B7BF" w:rsidR="000A2505" w:rsidRDefault="000A2505" w:rsidP="00727CAC">
      <w:pPr>
        <w:pStyle w:val="Noting"/>
      </w:pPr>
      <w:ins w:id="8" w:author="Kevin Gregory" w:date="2017-02-07T12:24:00Z">
        <w:r>
          <w:rPr>
            <w:b/>
          </w:rPr>
          <w:t xml:space="preserve">RECOMMENDS </w:t>
        </w:r>
        <w:r>
          <w:rPr>
            <w:bCs/>
          </w:rPr>
          <w:t xml:space="preserve">that VTS Authorities consider this </w:t>
        </w:r>
      </w:ins>
      <w:ins w:id="9" w:author="Kevin Gregory" w:date="2017-02-07T14:07:00Z">
        <w:r w:rsidR="00471348">
          <w:rPr>
            <w:bCs/>
          </w:rPr>
          <w:t>R</w:t>
        </w:r>
      </w:ins>
      <w:ins w:id="10" w:author="Kevin Gregory" w:date="2017-02-07T12:24:00Z">
        <w:r>
          <w:rPr>
            <w:bCs/>
          </w:rPr>
          <w:t>ecommendation</w:t>
        </w:r>
      </w:ins>
      <w:ins w:id="11" w:author="Kevin Gregory" w:date="2017-02-07T14:07:00Z">
        <w:r w:rsidR="00471348">
          <w:rPr>
            <w:bCs/>
          </w:rPr>
          <w:t xml:space="preserve"> and its annex</w:t>
        </w:r>
      </w:ins>
      <w:ins w:id="12" w:author="Kevin Gregory" w:date="2017-02-07T12:24:00Z">
        <w:r>
          <w:rPr>
            <w:bCs/>
          </w:rPr>
          <w:t xml:space="preserve">, </w:t>
        </w:r>
      </w:ins>
      <w:ins w:id="13" w:author="Kevin Gregory" w:date="2017-02-08T11:15:00Z">
        <w:r w:rsidR="00727CAC">
          <w:rPr>
            <w:bCs/>
          </w:rPr>
          <w:t>and refer to</w:t>
        </w:r>
      </w:ins>
      <w:ins w:id="14" w:author="Kevin Gregory" w:date="2017-02-07T12:24:00Z">
        <w:r>
          <w:rPr>
            <w:bCs/>
          </w:rPr>
          <w:t xml:space="preserve"> the detailed information contained within IALA Guideline 1xxx on Standards for Training and Certification of VTS Personnel</w:t>
        </w:r>
      </w:ins>
    </w:p>
    <w:p w14:paraId="21AD4EEA" w14:textId="77777777" w:rsidR="00A326AC" w:rsidRPr="00A326AC" w:rsidRDefault="00A326AC" w:rsidP="001B7940">
      <w:pPr>
        <w:pStyle w:val="Noting"/>
      </w:pPr>
      <w:proofErr w:type="gramStart"/>
      <w:r>
        <w:rPr>
          <w:b/>
        </w:rPr>
        <w:t>REQUESTS</w:t>
      </w:r>
      <w:r>
        <w:t xml:space="preserve"> </w:t>
      </w:r>
      <w:r w:rsidRPr="00A326AC">
        <w:t>the</w:t>
      </w:r>
      <w:r w:rsidRPr="00834F08">
        <w:t xml:space="preserve"> </w:t>
      </w:r>
      <w:r w:rsidR="00834F08" w:rsidRPr="00834F08">
        <w:t>Vessel Traffic Services Committee</w:t>
      </w:r>
      <w:r w:rsidRPr="00834F08">
        <w:t xml:space="preserve"> </w:t>
      </w:r>
      <w:r w:rsidRPr="00A326AC">
        <w:t>to keep the Recommendation under review and to propose amendments as necessar</w:t>
      </w:r>
      <w:r>
        <w:t>y</w:t>
      </w:r>
      <w:r w:rsidR="00320A41">
        <w:t>.</w:t>
      </w:r>
      <w:proofErr w:type="gramEnd"/>
    </w:p>
    <w:bookmarkEnd w:id="2"/>
    <w:p w14:paraId="10B926A0" w14:textId="77777777" w:rsidR="0044753A" w:rsidRDefault="0044753A" w:rsidP="009B692C">
      <w:pPr>
        <w:pStyle w:val="Bullet3recommendationtext"/>
      </w:pPr>
    </w:p>
    <w:p w14:paraId="138431A5" w14:textId="77777777" w:rsidR="0026352C" w:rsidRDefault="0026352C" w:rsidP="0026352C">
      <w:pPr>
        <w:pStyle w:val="Bullet1-recommendation"/>
        <w:numPr>
          <w:ilvl w:val="0"/>
          <w:numId w:val="0"/>
        </w:numPr>
        <w:ind w:left="992" w:hanging="425"/>
        <w:rPr>
          <w:lang w:eastAsia="en-GB"/>
        </w:rPr>
      </w:pPr>
    </w:p>
    <w:p w14:paraId="51713B64" w14:textId="2644CA77" w:rsidR="0026352C" w:rsidRDefault="0026352C" w:rsidP="0026352C">
      <w:pPr>
        <w:pStyle w:val="Bullet1-recommendation"/>
        <w:numPr>
          <w:ilvl w:val="0"/>
          <w:numId w:val="0"/>
        </w:numPr>
        <w:ind w:left="992" w:hanging="425"/>
        <w:jc w:val="center"/>
        <w:rPr>
          <w:lang w:eastAsia="en-GB"/>
        </w:rPr>
      </w:pPr>
      <w:r>
        <w:rPr>
          <w:lang w:eastAsia="en-GB"/>
        </w:rPr>
        <w:t>ANNEX</w:t>
      </w:r>
    </w:p>
    <w:p w14:paraId="00004ADE" w14:textId="0D510AA4" w:rsidR="0026352C" w:rsidRDefault="0026352C" w:rsidP="0026352C">
      <w:pPr>
        <w:pStyle w:val="Bullet1-recommendation"/>
        <w:numPr>
          <w:ilvl w:val="0"/>
          <w:numId w:val="0"/>
        </w:numPr>
        <w:ind w:left="992" w:hanging="425"/>
        <w:jc w:val="center"/>
        <w:rPr>
          <w:lang w:eastAsia="en-GB"/>
        </w:rPr>
      </w:pPr>
      <w:r>
        <w:rPr>
          <w:lang w:eastAsia="en-GB"/>
        </w:rPr>
        <w:t>Standards for Training and Certification of VTS Personnel</w:t>
      </w:r>
    </w:p>
    <w:p w14:paraId="38180A54" w14:textId="02A8FD31" w:rsidR="0026352C" w:rsidRPr="006B55F6" w:rsidRDefault="0026352C" w:rsidP="0026352C">
      <w:pPr>
        <w:pStyle w:val="Bullet1-recommendation"/>
        <w:numPr>
          <w:ilvl w:val="0"/>
          <w:numId w:val="0"/>
        </w:numPr>
        <w:rPr>
          <w:b/>
          <w:bCs/>
          <w:lang w:eastAsia="en-GB"/>
        </w:rPr>
      </w:pPr>
      <w:r w:rsidRPr="006B55F6">
        <w:rPr>
          <w:b/>
          <w:bCs/>
          <w:lang w:eastAsia="en-GB"/>
        </w:rPr>
        <w:t>1 GENERAL</w:t>
      </w:r>
    </w:p>
    <w:p w14:paraId="0B26AFAC" w14:textId="77777777" w:rsidR="0026352C" w:rsidRPr="00144293" w:rsidRDefault="0026352C" w:rsidP="0026352C">
      <w:pPr>
        <w:pStyle w:val="BodyText"/>
      </w:pPr>
      <w:r w:rsidRPr="00144293">
        <w:t>International shipping operations need a common approach and universally agreed professional standards and competence for the delivery of Vessel Traffic Services (VTS).  The successful delivery of such services depends upon competent and experienced personnel to discharge the responsibilities of a VTS Authority. Recognising that VTS personnel are members of a profession whose principle interaction is with mariners and maritime pilots for the safe management of maritime traffic, their competence needs to reflect that professional responsibility.</w:t>
      </w:r>
    </w:p>
    <w:p w14:paraId="662E2216" w14:textId="77777777" w:rsidR="0026352C" w:rsidRPr="00144293" w:rsidRDefault="0026352C" w:rsidP="0026352C">
      <w:pPr>
        <w:pStyle w:val="BodyText"/>
      </w:pPr>
      <w:r w:rsidRPr="00144293">
        <w:t xml:space="preserve">The recruitment, selection and training of suitable personnel </w:t>
      </w:r>
      <w:proofErr w:type="gramStart"/>
      <w:r w:rsidRPr="00144293">
        <w:t>is</w:t>
      </w:r>
      <w:proofErr w:type="gramEnd"/>
      <w:r w:rsidRPr="00144293">
        <w:t xml:space="preserve"> a pre-requisite to the provision of professionally qualified personnel capable of contributing to safe and efficient marine operations.  Such personnel will help to ensure that full and due regard is given to the diverse tasks inherent in VTS activities.</w:t>
      </w:r>
    </w:p>
    <w:p w14:paraId="12DEA692" w14:textId="6F378995" w:rsidR="0026352C" w:rsidRPr="00144293" w:rsidRDefault="0026352C" w:rsidP="0026352C">
      <w:pPr>
        <w:pStyle w:val="BodyText"/>
      </w:pPr>
      <w:r w:rsidRPr="00144293">
        <w:t>This Recommendation</w:t>
      </w:r>
      <w:r w:rsidR="006B55F6">
        <w:t xml:space="preserve"> </w:t>
      </w:r>
      <w:r w:rsidR="006B55F6" w:rsidRPr="002C4DC8">
        <w:rPr>
          <w:highlight w:val="yellow"/>
        </w:rPr>
        <w:t>together with its associated guidelines and model courses</w:t>
      </w:r>
      <w:r w:rsidRPr="00144293">
        <w:t xml:space="preserve">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world-wide.</w:t>
      </w:r>
    </w:p>
    <w:p w14:paraId="7911EC0C" w14:textId="0FCFE6CC" w:rsidR="0026352C" w:rsidRPr="006B55F6" w:rsidRDefault="0026352C" w:rsidP="0026352C">
      <w:pPr>
        <w:pStyle w:val="Bullet1-recommendation"/>
        <w:numPr>
          <w:ilvl w:val="0"/>
          <w:numId w:val="0"/>
        </w:numPr>
        <w:rPr>
          <w:b/>
          <w:bCs/>
          <w:lang w:eastAsia="en-GB"/>
        </w:rPr>
      </w:pPr>
      <w:r w:rsidRPr="006B55F6">
        <w:rPr>
          <w:b/>
          <w:bCs/>
          <w:lang w:eastAsia="en-GB"/>
        </w:rPr>
        <w:t>2 OBJECTIVES</w:t>
      </w:r>
    </w:p>
    <w:p w14:paraId="2B207C14" w14:textId="40A5FF68" w:rsidR="0026352C" w:rsidRPr="00144293" w:rsidRDefault="0026352C" w:rsidP="00DF5BEC">
      <w:pPr>
        <w:pStyle w:val="BodyText"/>
      </w:pPr>
      <w:r w:rsidRPr="00144293">
        <w:t xml:space="preserve">Competent and / or VTS authorities are encouraged to adopt this </w:t>
      </w:r>
      <w:r w:rsidRPr="006B55F6">
        <w:t xml:space="preserve">IALA </w:t>
      </w:r>
      <w:r w:rsidR="00DF5BEC">
        <w:t>Recommendation</w:t>
      </w:r>
      <w:r w:rsidRPr="00144293">
        <w:t xml:space="preserve"> together with the associated </w:t>
      </w:r>
      <w:r w:rsidR="00DF5BEC" w:rsidRPr="002C4DC8">
        <w:rPr>
          <w:highlight w:val="yellow"/>
        </w:rPr>
        <w:t>guideline</w:t>
      </w:r>
      <w:r w:rsidR="006B55F6" w:rsidRPr="002C4DC8">
        <w:rPr>
          <w:highlight w:val="yellow"/>
        </w:rPr>
        <w:t>s</w:t>
      </w:r>
      <w:r w:rsidR="00DF5BEC" w:rsidRPr="002C4DC8">
        <w:rPr>
          <w:highlight w:val="yellow"/>
        </w:rPr>
        <w:t xml:space="preserve"> and</w:t>
      </w:r>
      <w:r w:rsidR="00DF5BEC">
        <w:t xml:space="preserve"> </w:t>
      </w:r>
      <w:r w:rsidRPr="00144293">
        <w:t>model courses as the basis for mandatory training in a manner consistent with their domestic legal framework.</w:t>
      </w:r>
    </w:p>
    <w:p w14:paraId="1844C7F6" w14:textId="77777777" w:rsidR="0026352C" w:rsidRPr="00144293" w:rsidRDefault="0026352C" w:rsidP="0026352C">
      <w:pPr>
        <w:pStyle w:val="BodyText"/>
      </w:pPr>
      <w:r w:rsidRPr="00144293">
        <w:t>The objectives of this Recommendation are to provide a basis:</w:t>
      </w:r>
    </w:p>
    <w:p w14:paraId="05A79E45" w14:textId="20FA1E00" w:rsidR="001D6FB2" w:rsidRPr="001D6FB2" w:rsidRDefault="0026352C" w:rsidP="001D6FB2">
      <w:pPr>
        <w:pStyle w:val="Bullet1"/>
        <w:numPr>
          <w:ilvl w:val="0"/>
          <w:numId w:val="11"/>
        </w:numPr>
        <w:ind w:left="425"/>
        <w:rPr>
          <w:lang w:val="en-GB"/>
        </w:rPr>
      </w:pPr>
      <w:r w:rsidRPr="00DF5BEC">
        <w:rPr>
          <w:lang w:val="en-GB"/>
        </w:rPr>
        <w:t>for VTS Authorities when recruiting VTS personnel;</w:t>
      </w:r>
    </w:p>
    <w:p w14:paraId="2637769B" w14:textId="77777777" w:rsidR="0026352C" w:rsidRDefault="0026352C" w:rsidP="0026352C">
      <w:pPr>
        <w:pStyle w:val="Bullet1"/>
        <w:numPr>
          <w:ilvl w:val="0"/>
          <w:numId w:val="11"/>
        </w:numPr>
        <w:ind w:left="425"/>
        <w:rPr>
          <w:lang w:val="en-GB"/>
        </w:rPr>
      </w:pPr>
      <w:r w:rsidRPr="00DF5BEC">
        <w:rPr>
          <w:lang w:val="en-GB"/>
        </w:rPr>
        <w:t xml:space="preserve">for Model Courses to establish a training programme on the specific knowledge, skills </w:t>
      </w:r>
      <w:r w:rsidRPr="00C62E1B">
        <w:rPr>
          <w:highlight w:val="yellow"/>
          <w:lang w:val="en-GB"/>
        </w:rPr>
        <w:t>and attitude</w:t>
      </w:r>
      <w:r w:rsidRPr="00DF5BEC">
        <w:rPr>
          <w:lang w:val="en-GB"/>
        </w:rPr>
        <w:t xml:space="preserve"> requirements necessary to </w:t>
      </w:r>
      <w:r w:rsidRPr="00C62E1B">
        <w:rPr>
          <w:highlight w:val="yellow"/>
          <w:lang w:val="en-GB"/>
        </w:rPr>
        <w:t>qualify VTS personnel</w:t>
      </w:r>
      <w:r w:rsidRPr="00DF5BEC">
        <w:rPr>
          <w:lang w:val="en-GB"/>
        </w:rPr>
        <w:t>;</w:t>
      </w:r>
    </w:p>
    <w:p w14:paraId="365DB81F" w14:textId="446D5A19" w:rsidR="001D6FB2" w:rsidRPr="00C62E1B" w:rsidRDefault="001D6FB2" w:rsidP="0026352C">
      <w:pPr>
        <w:pStyle w:val="Bullet1"/>
        <w:numPr>
          <w:ilvl w:val="0"/>
          <w:numId w:val="11"/>
        </w:numPr>
        <w:ind w:left="425"/>
        <w:rPr>
          <w:highlight w:val="yellow"/>
          <w:lang w:val="en-GB"/>
        </w:rPr>
      </w:pPr>
      <w:r w:rsidRPr="00C62E1B">
        <w:rPr>
          <w:highlight w:val="yellow"/>
          <w:lang w:val="en-GB"/>
        </w:rPr>
        <w:t>for the Accreditation and Approval of training organisations seeking to deliver Model Courses;</w:t>
      </w:r>
    </w:p>
    <w:p w14:paraId="38CDEE41" w14:textId="77777777" w:rsidR="0026352C" w:rsidRPr="00DF5BEC" w:rsidRDefault="0026352C" w:rsidP="0026352C">
      <w:pPr>
        <w:pStyle w:val="Bullet1"/>
        <w:numPr>
          <w:ilvl w:val="0"/>
          <w:numId w:val="11"/>
        </w:numPr>
        <w:ind w:left="425"/>
        <w:rPr>
          <w:lang w:val="en-GB"/>
        </w:rPr>
      </w:pPr>
      <w:r w:rsidRPr="00DF5BEC">
        <w:rPr>
          <w:lang w:val="en-GB"/>
        </w:rPr>
        <w:t>to ensure that VTS personnel are trained and qualified to enable them to perform the tasks required;</w:t>
      </w:r>
    </w:p>
    <w:p w14:paraId="4F39F433" w14:textId="77777777" w:rsidR="0026352C" w:rsidRPr="00DF5BEC" w:rsidRDefault="0026352C" w:rsidP="0026352C">
      <w:pPr>
        <w:pStyle w:val="Bullet1"/>
        <w:numPr>
          <w:ilvl w:val="0"/>
          <w:numId w:val="11"/>
        </w:numPr>
        <w:ind w:left="425"/>
        <w:rPr>
          <w:lang w:val="en-GB"/>
        </w:rPr>
      </w:pPr>
      <w:r w:rsidRPr="00DF5BEC">
        <w:rPr>
          <w:lang w:val="en-GB"/>
        </w:rPr>
        <w:t xml:space="preserve">for maintaining a satisfactory level of operational performance through the systematic provision of a </w:t>
      </w:r>
      <w:r w:rsidRPr="00C62E1B">
        <w:rPr>
          <w:highlight w:val="yellow"/>
          <w:lang w:val="en-GB"/>
        </w:rPr>
        <w:t>revalidation process for VTS personnel</w:t>
      </w:r>
      <w:r w:rsidRPr="00DF5BEC">
        <w:rPr>
          <w:lang w:val="en-GB"/>
        </w:rPr>
        <w:t>;</w:t>
      </w:r>
    </w:p>
    <w:p w14:paraId="7D5A3864" w14:textId="77777777" w:rsidR="0026352C" w:rsidRPr="00DF5BEC" w:rsidRDefault="0026352C" w:rsidP="0026352C">
      <w:pPr>
        <w:pStyle w:val="Bullet1"/>
        <w:numPr>
          <w:ilvl w:val="0"/>
          <w:numId w:val="11"/>
        </w:numPr>
        <w:ind w:left="425"/>
        <w:rPr>
          <w:lang w:val="en-GB"/>
        </w:rPr>
      </w:pPr>
      <w:r w:rsidRPr="00DF5BEC">
        <w:rPr>
          <w:lang w:val="en-GB"/>
        </w:rPr>
        <w:t xml:space="preserve">to regularly assess </w:t>
      </w:r>
      <w:r w:rsidRPr="00C62E1B">
        <w:rPr>
          <w:highlight w:val="yellow"/>
          <w:lang w:val="en-GB"/>
        </w:rPr>
        <w:t>the ability</w:t>
      </w:r>
      <w:r w:rsidRPr="00DF5BEC">
        <w:rPr>
          <w:lang w:val="en-GB"/>
        </w:rPr>
        <w:t xml:space="preserve"> of VTS </w:t>
      </w:r>
      <w:r w:rsidRPr="00C62E1B">
        <w:rPr>
          <w:highlight w:val="yellow"/>
          <w:lang w:val="en-GB"/>
        </w:rPr>
        <w:t>personnel</w:t>
      </w:r>
      <w:r w:rsidRPr="00DF5BEC">
        <w:rPr>
          <w:lang w:val="en-GB"/>
        </w:rPr>
        <w:t xml:space="preserve"> to perform to established and recognised standards;</w:t>
      </w:r>
    </w:p>
    <w:p w14:paraId="09325BCD" w14:textId="77777777" w:rsidR="0026352C" w:rsidRPr="00DF5BEC" w:rsidRDefault="0026352C" w:rsidP="0026352C">
      <w:pPr>
        <w:pStyle w:val="Bullet1"/>
        <w:numPr>
          <w:ilvl w:val="0"/>
          <w:numId w:val="11"/>
        </w:numPr>
        <w:ind w:left="425"/>
        <w:rPr>
          <w:lang w:val="en-GB"/>
        </w:rPr>
      </w:pPr>
      <w:proofErr w:type="gramStart"/>
      <w:r w:rsidRPr="00DF5BEC">
        <w:rPr>
          <w:lang w:val="en-GB"/>
        </w:rPr>
        <w:t>for</w:t>
      </w:r>
      <w:proofErr w:type="gramEnd"/>
      <w:r w:rsidRPr="00DF5BEC">
        <w:rPr>
          <w:lang w:val="en-GB"/>
        </w:rPr>
        <w:t xml:space="preserve"> a structured career progression for VTS Personnel.</w:t>
      </w:r>
    </w:p>
    <w:p w14:paraId="3E9667FF" w14:textId="0544CCF6" w:rsidR="0026352C" w:rsidRPr="006B55F6" w:rsidRDefault="0026352C" w:rsidP="0026352C">
      <w:pPr>
        <w:pStyle w:val="Bullet1-recommendation"/>
        <w:numPr>
          <w:ilvl w:val="0"/>
          <w:numId w:val="0"/>
        </w:numPr>
        <w:rPr>
          <w:b/>
          <w:bCs/>
          <w:lang w:eastAsia="en-GB"/>
        </w:rPr>
      </w:pPr>
      <w:r w:rsidRPr="006B55F6">
        <w:rPr>
          <w:b/>
          <w:bCs/>
          <w:lang w:eastAsia="en-GB"/>
        </w:rPr>
        <w:t>3 RESPONSIBILITIES</w:t>
      </w:r>
    </w:p>
    <w:p w14:paraId="09A0BC71" w14:textId="77777777" w:rsidR="0026352C" w:rsidRPr="00144293" w:rsidRDefault="0026352C" w:rsidP="0026352C">
      <w:pPr>
        <w:pStyle w:val="BodyText"/>
      </w:pPr>
      <w:r w:rsidRPr="00144293">
        <w:t xml:space="preserve">The following excerpts from IMO Resolution </w:t>
      </w:r>
      <w:proofErr w:type="gramStart"/>
      <w:r w:rsidRPr="00144293">
        <w:t>A.857(</w:t>
      </w:r>
      <w:proofErr w:type="gramEnd"/>
      <w:r w:rsidRPr="00144293">
        <w:t>20) Guidelines for Vessel Traffic Services are relevant to training:</w:t>
      </w:r>
    </w:p>
    <w:p w14:paraId="766A029B" w14:textId="77777777" w:rsidR="0026352C" w:rsidRPr="00144293" w:rsidRDefault="0026352C" w:rsidP="0026352C">
      <w:pPr>
        <w:pStyle w:val="BodyText"/>
      </w:pPr>
      <w:r w:rsidRPr="00144293">
        <w:t>In planning and establishing a VTS, the Government or the Competent Authority should:</w:t>
      </w:r>
    </w:p>
    <w:p w14:paraId="5BF2E00E" w14:textId="77777777" w:rsidR="0026352C" w:rsidRPr="00DF5BEC" w:rsidRDefault="0026352C" w:rsidP="0026352C">
      <w:pPr>
        <w:pStyle w:val="Bullet1"/>
        <w:numPr>
          <w:ilvl w:val="0"/>
          <w:numId w:val="11"/>
        </w:numPr>
        <w:ind w:left="425"/>
        <w:rPr>
          <w:lang w:val="en-GB"/>
        </w:rPr>
      </w:pPr>
      <w:r w:rsidRPr="00DF5BEC">
        <w:rPr>
          <w:lang w:val="en-GB"/>
        </w:rPr>
        <w:t>determine the services and level to which the services are to be provided by the VTS, having regard to the objectives of the VTS;</w:t>
      </w:r>
    </w:p>
    <w:p w14:paraId="0F8A5AB9" w14:textId="77777777" w:rsidR="0026352C" w:rsidRPr="00DF5BEC" w:rsidRDefault="0026352C" w:rsidP="0026352C">
      <w:pPr>
        <w:pStyle w:val="Bullet1"/>
        <w:numPr>
          <w:ilvl w:val="0"/>
          <w:numId w:val="11"/>
        </w:numPr>
        <w:ind w:left="425"/>
        <w:rPr>
          <w:lang w:val="en-GB"/>
        </w:rPr>
      </w:pPr>
      <w:r w:rsidRPr="00DF5BEC">
        <w:rPr>
          <w:lang w:val="en-GB"/>
        </w:rPr>
        <w:t>ensure that the VTS Authority is provided with sufficient staff, appropriately qualified, suitably trained and capable of performing the tasks required, taking into consideration the type and level of services to be provided;</w:t>
      </w:r>
    </w:p>
    <w:p w14:paraId="49C71252" w14:textId="77777777" w:rsidR="0026352C" w:rsidRPr="00DF5BEC" w:rsidRDefault="0026352C" w:rsidP="0026352C">
      <w:pPr>
        <w:pStyle w:val="Bullet1"/>
        <w:numPr>
          <w:ilvl w:val="0"/>
          <w:numId w:val="11"/>
        </w:numPr>
        <w:ind w:left="425"/>
        <w:rPr>
          <w:lang w:val="en-GB"/>
        </w:rPr>
      </w:pPr>
      <w:r w:rsidRPr="00DF5BEC">
        <w:rPr>
          <w:lang w:val="en-GB"/>
        </w:rPr>
        <w:lastRenderedPageBreak/>
        <w:t>establish appropriate qualifications and training requirements for VTS Operators (VTSO), taking into consideration the type and level of services to be provided;</w:t>
      </w:r>
    </w:p>
    <w:p w14:paraId="7516A695" w14:textId="77777777" w:rsidR="0026352C" w:rsidRPr="00DF5BEC" w:rsidRDefault="0026352C" w:rsidP="0026352C">
      <w:pPr>
        <w:pStyle w:val="Bullet1"/>
        <w:numPr>
          <w:ilvl w:val="0"/>
          <w:numId w:val="11"/>
        </w:numPr>
        <w:ind w:left="425"/>
        <w:rPr>
          <w:lang w:val="en-GB"/>
        </w:rPr>
      </w:pPr>
      <w:proofErr w:type="gramStart"/>
      <w:r w:rsidRPr="00DF5BEC">
        <w:rPr>
          <w:lang w:val="en-GB"/>
        </w:rPr>
        <w:t>ensure</w:t>
      </w:r>
      <w:proofErr w:type="gramEnd"/>
      <w:r w:rsidRPr="00DF5BEC">
        <w:rPr>
          <w:lang w:val="en-GB"/>
        </w:rPr>
        <w:t xml:space="preserve"> that provisions for the training of VTS operators are available.</w:t>
      </w:r>
    </w:p>
    <w:p w14:paraId="01019752" w14:textId="77777777" w:rsidR="0026352C" w:rsidRPr="00144293" w:rsidRDefault="0026352C" w:rsidP="0026352C">
      <w:pPr>
        <w:pStyle w:val="BodyText"/>
      </w:pPr>
      <w:r w:rsidRPr="00144293">
        <w:t>In operating a VTS the VTS Authority should:</w:t>
      </w:r>
    </w:p>
    <w:p w14:paraId="3516DB90" w14:textId="77777777" w:rsidR="0026352C" w:rsidRPr="00DF5BEC" w:rsidRDefault="0026352C" w:rsidP="0026352C">
      <w:pPr>
        <w:pStyle w:val="Bullet1"/>
        <w:numPr>
          <w:ilvl w:val="0"/>
          <w:numId w:val="11"/>
        </w:numPr>
        <w:ind w:left="425"/>
        <w:rPr>
          <w:lang w:val="en-GB"/>
        </w:rPr>
      </w:pPr>
      <w:r w:rsidRPr="00DF5BEC">
        <w:rPr>
          <w:lang w:val="en-GB"/>
        </w:rPr>
        <w:t>ensure that the standards set by the Competent Authority for types of service and operator qualifications and equipment are met;</w:t>
      </w:r>
    </w:p>
    <w:p w14:paraId="48F1F4B0" w14:textId="77777777" w:rsidR="0026352C" w:rsidRPr="00DF5BEC" w:rsidRDefault="0026352C" w:rsidP="0026352C">
      <w:pPr>
        <w:pStyle w:val="Bullet1"/>
        <w:numPr>
          <w:ilvl w:val="0"/>
          <w:numId w:val="11"/>
        </w:numPr>
        <w:ind w:left="425"/>
        <w:rPr>
          <w:lang w:val="en-GB"/>
        </w:rPr>
      </w:pPr>
      <w:proofErr w:type="gramStart"/>
      <w:r w:rsidRPr="00DF5BEC">
        <w:rPr>
          <w:lang w:val="en-GB"/>
        </w:rPr>
        <w:t>ensure</w:t>
      </w:r>
      <w:proofErr w:type="gramEnd"/>
      <w:r w:rsidRPr="00DF5BEC">
        <w:rPr>
          <w:lang w:val="en-GB"/>
        </w:rPr>
        <w:t xml:space="preserve"> that the VTS operations are harmonised with, where appropriate, ship reporting and routeing measures, aids to navigation, pilotage and port operations.</w:t>
      </w:r>
    </w:p>
    <w:p w14:paraId="0A62C15D" w14:textId="77777777" w:rsidR="0026352C" w:rsidRPr="0026352C" w:rsidRDefault="0026352C" w:rsidP="0026352C">
      <w:pPr>
        <w:pStyle w:val="Bullet1-recommendation"/>
        <w:numPr>
          <w:ilvl w:val="0"/>
          <w:numId w:val="0"/>
        </w:numPr>
        <w:rPr>
          <w:lang w:eastAsia="en-GB"/>
        </w:rPr>
      </w:pPr>
    </w:p>
    <w:sectPr w:rsidR="0026352C" w:rsidRPr="0026352C" w:rsidSect="0083218D">
      <w:head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hael Hadley" w:date="2016-02-10T14:32:00Z" w:initials="MH">
    <w:p w14:paraId="05E8E53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Michael Hadley" w:date="2016-05-11T15:33:00Z" w:initials="MH">
    <w:p w14:paraId="52AD8794" w14:textId="77777777" w:rsidR="00166C2E" w:rsidRDefault="00166C2E" w:rsidP="00166C2E">
      <w:pPr>
        <w:pStyle w:val="CommentText"/>
      </w:pPr>
      <w:r>
        <w:rPr>
          <w:rStyle w:val="CommentReference"/>
        </w:rPr>
        <w:annotationRef/>
      </w:r>
      <w:r>
        <w:t>All IALA documents are to be in UK English.</w:t>
      </w:r>
    </w:p>
    <w:p w14:paraId="66371F7E"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4" w:author="Michael Hadley" w:date="2016-11-01T13:57:00Z" w:initials="MH">
    <w:p w14:paraId="6BBFFFBC" w14:textId="77777777" w:rsidR="00310F95" w:rsidRDefault="00310F95">
      <w:pPr>
        <w:pStyle w:val="CommentText"/>
      </w:pPr>
      <w:r>
        <w:rPr>
          <w:rStyle w:val="CommentReference"/>
        </w:rPr>
        <w:annotationRef/>
      </w:r>
      <w:r>
        <w:t>Amend as required.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E8E533" w15:done="0"/>
  <w15:commentEx w15:paraId="66371F7E" w15:done="0"/>
  <w15:commentEx w15:paraId="6BBFFF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455A4" w14:textId="77777777" w:rsidR="00F46FFA" w:rsidRDefault="00F46FFA" w:rsidP="003274DB">
      <w:r>
        <w:separator/>
      </w:r>
    </w:p>
    <w:p w14:paraId="7AB6620C" w14:textId="77777777" w:rsidR="00F46FFA" w:rsidRDefault="00F46FFA"/>
  </w:endnote>
  <w:endnote w:type="continuationSeparator" w:id="0">
    <w:p w14:paraId="3BC27D3D" w14:textId="77777777" w:rsidR="00F46FFA" w:rsidRDefault="00F46FFA" w:rsidP="003274DB">
      <w:r>
        <w:continuationSeparator/>
      </w:r>
    </w:p>
    <w:p w14:paraId="2F4B70D1" w14:textId="77777777" w:rsidR="00F46FFA" w:rsidRDefault="00F46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3DEA" w14:textId="77777777" w:rsidR="00467E2B" w:rsidRDefault="00467E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01943" w14:textId="77777777" w:rsidR="00B74FF0" w:rsidRPr="00DF5BEC" w:rsidRDefault="002E4993" w:rsidP="00B74FF0">
    <w:pPr>
      <w:rPr>
        <w:rFonts w:ascii="Avenir Book" w:hAnsi="Avenir Book"/>
        <w:color w:val="808080" w:themeColor="background1" w:themeShade="80"/>
        <w:sz w:val="13"/>
        <w:szCs w:val="13"/>
        <w:lang w:val="fr-FR"/>
      </w:rPr>
    </w:pPr>
    <w:r>
      <w:rPr>
        <w:noProof/>
        <w:lang w:val="nl-NL" w:eastAsia="nl-NL"/>
      </w:rPr>
      <mc:AlternateContent>
        <mc:Choice Requires="wps">
          <w:drawing>
            <wp:anchor distT="0" distB="0" distL="114300" distR="114300" simplePos="0" relativeHeight="251669504" behindDoc="0" locked="0" layoutInCell="1" allowOverlap="1" wp14:anchorId="350190C4" wp14:editId="181B924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10131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B74FF0" w:rsidRPr="00DF5BEC">
      <w:rPr>
        <w:rFonts w:ascii="Avenir Book" w:hAnsi="Avenir Book"/>
        <w:color w:val="808080" w:themeColor="background1" w:themeShade="80"/>
        <w:sz w:val="13"/>
        <w:szCs w:val="13"/>
        <w:lang w:val="fr-FR"/>
      </w:rPr>
      <w:t xml:space="preserve">10, rue des </w:t>
    </w:r>
    <w:proofErr w:type="spellStart"/>
    <w:r w:rsidR="00B74FF0" w:rsidRPr="00DF5BEC">
      <w:rPr>
        <w:rFonts w:ascii="Avenir Book" w:hAnsi="Avenir Book"/>
        <w:color w:val="808080" w:themeColor="background1" w:themeShade="80"/>
        <w:sz w:val="13"/>
        <w:szCs w:val="13"/>
        <w:lang w:val="fr-FR"/>
      </w:rPr>
      <w:t>Gaudines</w:t>
    </w:r>
    <w:proofErr w:type="spellEnd"/>
    <w:r w:rsidR="00B74FF0" w:rsidRPr="00DF5BEC">
      <w:rPr>
        <w:rFonts w:ascii="Avenir Book" w:hAnsi="Avenir Book"/>
        <w:color w:val="808080" w:themeColor="background1" w:themeShade="80"/>
        <w:sz w:val="13"/>
        <w:szCs w:val="13"/>
        <w:lang w:val="fr-FR"/>
      </w:rPr>
      <w:t xml:space="preserve"> – 78100 Saint Germaine en Laye, France</w:t>
    </w:r>
  </w:p>
  <w:p w14:paraId="41C5DA4F" w14:textId="77777777" w:rsidR="00B74FF0" w:rsidRPr="00DF5BEC" w:rsidRDefault="00B74FF0" w:rsidP="00B74FF0">
    <w:pPr>
      <w:rPr>
        <w:rFonts w:ascii="Avenir Book" w:hAnsi="Avenir Book"/>
        <w:color w:val="808080" w:themeColor="background1" w:themeShade="80"/>
        <w:sz w:val="14"/>
        <w:szCs w:val="14"/>
        <w:lang w:val="fr-FR"/>
      </w:rPr>
    </w:pPr>
    <w:r w:rsidRPr="00DF5BEC">
      <w:rPr>
        <w:rFonts w:ascii="Avenir Book" w:hAnsi="Avenir Book"/>
        <w:color w:val="808080" w:themeColor="background1" w:themeShade="80"/>
        <w:sz w:val="13"/>
        <w:szCs w:val="13"/>
        <w:lang w:val="fr-FR"/>
      </w:rPr>
      <w:t>Tél. +33(0)1 34 51 70 01 – Fax +33 (0)1 34 51 82 05 – contact@iala-aism.org</w:t>
    </w:r>
  </w:p>
  <w:p w14:paraId="5E54EC2A" w14:textId="77777777" w:rsidR="00B74FF0" w:rsidRPr="004B6107" w:rsidRDefault="00B74FF0" w:rsidP="00B74FF0">
    <w:pPr>
      <w:rPr>
        <w:rFonts w:ascii="Avenir Book" w:hAnsi="Avenir Book"/>
        <w:b/>
        <w:color w:val="00558C"/>
        <w:sz w:val="14"/>
        <w:szCs w:val="14"/>
      </w:rPr>
    </w:pPr>
    <w:r w:rsidRPr="004B6107">
      <w:rPr>
        <w:rFonts w:ascii="Avenir Book" w:hAnsi="Avenir Book"/>
        <w:b/>
        <w:color w:val="00558C"/>
        <w:sz w:val="14"/>
        <w:szCs w:val="14"/>
      </w:rPr>
      <w:t>www.iala-aism.org</w:t>
    </w:r>
  </w:p>
  <w:p w14:paraId="7AF4F925" w14:textId="77777777" w:rsidR="00B74FF0" w:rsidRPr="004B6107" w:rsidRDefault="00B74FF0" w:rsidP="00B74FF0">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07043E" w14:textId="77777777" w:rsidR="002E4993" w:rsidRPr="00ED2A8D" w:rsidRDefault="00B74FF0" w:rsidP="00B74FF0">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99E7" w14:textId="77777777" w:rsidR="00467E2B" w:rsidRDefault="00467E2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4C2A3" w14:textId="77777777" w:rsidR="007A72CF" w:rsidRPr="007A72CF" w:rsidRDefault="007A72CF" w:rsidP="007A72CF">
    <w:pPr>
      <w:pStyle w:val="Footer"/>
      <w:rPr>
        <w:sz w:val="15"/>
        <w:szCs w:val="15"/>
      </w:rPr>
    </w:pPr>
  </w:p>
  <w:p w14:paraId="0DEBD237" w14:textId="77777777" w:rsidR="007A72CF" w:rsidRDefault="007A72CF" w:rsidP="007A72CF">
    <w:pPr>
      <w:pStyle w:val="Footerportrait"/>
    </w:pPr>
  </w:p>
  <w:p w14:paraId="2AEC4A25" w14:textId="77777777" w:rsidR="007A72CF" w:rsidRPr="007A72CF" w:rsidRDefault="00F46FFA" w:rsidP="007A72CF">
    <w:pPr>
      <w:pStyle w:val="Footerportrait"/>
      <w:rPr>
        <w:rStyle w:val="PageNumber"/>
      </w:rPr>
    </w:pPr>
    <w:fldSimple w:instr=" STYLEREF &quot;Document type&quot; \* MERGEFORMAT ">
      <w:r w:rsidR="00467E2B">
        <w:t>IALA Recommendation</w:t>
      </w:r>
    </w:fldSimple>
    <w:r w:rsidR="007A72CF">
      <w:t xml:space="preserve"> </w:t>
    </w:r>
    <w:r w:rsidR="00467E2B">
      <w:fldChar w:fldCharType="begin"/>
    </w:r>
    <w:r w:rsidR="00467E2B">
      <w:instrText xml:space="preserve"> STYLEREF "Document number" \* MERGEFORMAT </w:instrText>
    </w:r>
    <w:r w:rsidR="00467E2B">
      <w:fldChar w:fldCharType="separate"/>
    </w:r>
    <w:r w:rsidR="00467E2B">
      <w:t>V-103</w:t>
    </w:r>
    <w:r w:rsidR="00467E2B">
      <w:fldChar w:fldCharType="end"/>
    </w:r>
    <w:r w:rsidR="00564664">
      <w:t xml:space="preserve"> </w:t>
    </w:r>
    <w:fldSimple w:instr=" STYLEREF &quot;Document name&quot; \* MERGEFORMAT ">
      <w:r w:rsidR="00467E2B">
        <w:t>Standards for Training and Certification of VTS Personnel</w:t>
      </w:r>
    </w:fldSimple>
    <w:r w:rsidR="007A72CF">
      <w:tab/>
    </w:r>
  </w:p>
  <w:p w14:paraId="45E52FD4" w14:textId="77777777" w:rsidR="008608A4" w:rsidRDefault="00467E2B" w:rsidP="007A72CF">
    <w:pPr>
      <w:pStyle w:val="Footerportrait"/>
    </w:pPr>
    <w:r>
      <w:fldChar w:fldCharType="begin"/>
    </w:r>
    <w:r>
      <w:instrText xml:space="preserve"> STYLEREF "Edition number" \* MERGEFORMAT </w:instrText>
    </w:r>
    <w:r>
      <w:fldChar w:fldCharType="separate"/>
    </w:r>
    <w:r>
      <w:t>Edition 2.2</w:t>
    </w:r>
    <w:r>
      <w:fldChar w:fldCharType="end"/>
    </w:r>
    <w:r w:rsidR="007A72CF">
      <w:t xml:space="preserve"> </w:t>
    </w:r>
    <w:r>
      <w:fldChar w:fldCharType="begin"/>
    </w:r>
    <w:r>
      <w:instrText xml:space="preserve"> STYLEREF "Document date" \* MERGEFORMAT </w:instrText>
    </w:r>
    <w:r>
      <w:fldChar w:fldCharType="separate"/>
    </w:r>
    <w:r>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78656" w14:textId="77777777" w:rsidR="00F46FFA" w:rsidRDefault="00F46FFA" w:rsidP="003274DB">
      <w:r>
        <w:separator/>
      </w:r>
    </w:p>
    <w:p w14:paraId="1DC9561B" w14:textId="77777777" w:rsidR="00F46FFA" w:rsidRDefault="00F46FFA"/>
  </w:footnote>
  <w:footnote w:type="continuationSeparator" w:id="0">
    <w:p w14:paraId="1DAF4FFB" w14:textId="77777777" w:rsidR="00F46FFA" w:rsidRDefault="00F46FFA" w:rsidP="003274DB">
      <w:r>
        <w:continuationSeparator/>
      </w:r>
    </w:p>
    <w:p w14:paraId="699C023C" w14:textId="77777777" w:rsidR="00F46FFA" w:rsidRDefault="00F46F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27DBA" w14:textId="77777777" w:rsidR="00467E2B" w:rsidRDefault="00467E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E1BF" w14:textId="2F7E5762" w:rsidR="002E4993" w:rsidRPr="00ED2A8D" w:rsidRDefault="002E4993" w:rsidP="008747E0">
    <w:pPr>
      <w:pStyle w:val="Header"/>
    </w:pPr>
    <w:r w:rsidRPr="00442889">
      <w:rPr>
        <w:noProof/>
        <w:lang w:val="nl-NL" w:eastAsia="nl-NL"/>
      </w:rPr>
      <w:drawing>
        <wp:anchor distT="0" distB="0" distL="114300" distR="114300" simplePos="0" relativeHeight="251657214" behindDoc="1" locked="0" layoutInCell="1" allowOverlap="1" wp14:anchorId="28E00519" wp14:editId="35304D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67E2B">
      <w:tab/>
    </w:r>
    <w:r w:rsidR="00467E2B">
      <w:tab/>
    </w:r>
    <w:r w:rsidR="00467E2B">
      <w:tab/>
    </w:r>
    <w:r w:rsidR="00467E2B">
      <w:tab/>
    </w:r>
    <w:r w:rsidR="00467E2B">
      <w:tab/>
    </w:r>
    <w:r w:rsidR="00467E2B">
      <w:tab/>
    </w:r>
    <w:r w:rsidR="00467E2B">
      <w:tab/>
    </w:r>
    <w:r w:rsidR="00467E2B">
      <w:tab/>
    </w:r>
    <w:r w:rsidR="00467E2B">
      <w:tab/>
    </w:r>
    <w:bookmarkStart w:id="1" w:name="_GoBack"/>
    <w:bookmarkEnd w:id="1"/>
    <w:r w:rsidR="00467E2B">
      <w:t>VTS43-10.2.6</w:t>
    </w:r>
  </w:p>
  <w:p w14:paraId="42FE4AC2" w14:textId="77777777" w:rsidR="002E4993" w:rsidRPr="00ED2A8D" w:rsidRDefault="002E4993" w:rsidP="008747E0">
    <w:pPr>
      <w:pStyle w:val="Header"/>
    </w:pPr>
  </w:p>
  <w:p w14:paraId="3086BD4F" w14:textId="77777777" w:rsidR="002E4993" w:rsidRDefault="002E4993" w:rsidP="008747E0">
    <w:pPr>
      <w:pStyle w:val="Header"/>
    </w:pPr>
  </w:p>
  <w:p w14:paraId="3C194875" w14:textId="77777777" w:rsidR="002E4993" w:rsidRDefault="002E4993" w:rsidP="008747E0">
    <w:pPr>
      <w:pStyle w:val="Header"/>
    </w:pPr>
  </w:p>
  <w:p w14:paraId="30FD724B" w14:textId="77777777" w:rsidR="002E4993" w:rsidRDefault="002E4993" w:rsidP="008747E0">
    <w:pPr>
      <w:pStyle w:val="Header"/>
    </w:pPr>
  </w:p>
  <w:p w14:paraId="06166D28" w14:textId="77777777" w:rsidR="002E4993" w:rsidRDefault="002E4993" w:rsidP="008747E0">
    <w:pPr>
      <w:pStyle w:val="Header"/>
    </w:pPr>
  </w:p>
  <w:p w14:paraId="25665D11" w14:textId="77777777" w:rsidR="002E4993" w:rsidRDefault="002E4993" w:rsidP="008747E0">
    <w:pPr>
      <w:pStyle w:val="Header"/>
    </w:pPr>
    <w:r>
      <w:rPr>
        <w:noProof/>
        <w:lang w:val="nl-NL" w:eastAsia="nl-NL"/>
      </w:rPr>
      <w:drawing>
        <wp:anchor distT="0" distB="0" distL="114300" distR="114300" simplePos="0" relativeHeight="251656189" behindDoc="1" locked="0" layoutInCell="1" allowOverlap="1" wp14:anchorId="1920A52A" wp14:editId="146D026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30D1E3B" w14:textId="77777777" w:rsidR="002E4993" w:rsidRPr="00ED2A8D" w:rsidRDefault="002E4993" w:rsidP="008747E0">
    <w:pPr>
      <w:pStyle w:val="Header"/>
    </w:pPr>
  </w:p>
  <w:p w14:paraId="094D9B19"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67159" w14:textId="77777777" w:rsidR="00467E2B" w:rsidRDefault="00467E2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F9A0C" w14:textId="77777777" w:rsidR="002E4993" w:rsidRPr="00ED2A8D" w:rsidRDefault="002E4993" w:rsidP="008747E0">
    <w:pPr>
      <w:pStyle w:val="Header"/>
    </w:pPr>
    <w:r>
      <w:rPr>
        <w:noProof/>
        <w:lang w:val="nl-NL" w:eastAsia="nl-NL"/>
      </w:rPr>
      <w:drawing>
        <wp:anchor distT="0" distB="0" distL="114300" distR="114300" simplePos="0" relativeHeight="251658752" behindDoc="1" locked="0" layoutInCell="1" allowOverlap="1" wp14:anchorId="74C6CCC2" wp14:editId="09AA2611">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E659A72" w14:textId="77777777" w:rsidR="002E4993" w:rsidRPr="00ED2A8D" w:rsidRDefault="002E4993" w:rsidP="008747E0">
    <w:pPr>
      <w:pStyle w:val="Header"/>
    </w:pPr>
  </w:p>
  <w:p w14:paraId="2AE2EA52" w14:textId="77777777" w:rsidR="002E4993" w:rsidRDefault="002E4993" w:rsidP="008747E0">
    <w:pPr>
      <w:pStyle w:val="Header"/>
    </w:pPr>
  </w:p>
  <w:p w14:paraId="5E441CA3" w14:textId="77777777" w:rsidR="002E4993" w:rsidRDefault="002E4993" w:rsidP="008747E0">
    <w:pPr>
      <w:pStyle w:val="Header"/>
    </w:pPr>
  </w:p>
  <w:p w14:paraId="760B72AD" w14:textId="77777777" w:rsidR="002E4993" w:rsidRDefault="002E4993" w:rsidP="008747E0">
    <w:pPr>
      <w:pStyle w:val="Header"/>
    </w:pPr>
  </w:p>
  <w:p w14:paraId="303B5268" w14:textId="77777777" w:rsidR="002E4993" w:rsidRPr="00441393" w:rsidRDefault="002E4993" w:rsidP="00441393">
    <w:pPr>
      <w:pStyle w:val="Contents"/>
    </w:pPr>
    <w:r>
      <w:t>DOCUMENT REVISION</w:t>
    </w:r>
  </w:p>
  <w:p w14:paraId="6ED5277C" w14:textId="77777777" w:rsidR="002E4993" w:rsidRPr="00ED2A8D" w:rsidRDefault="002E4993" w:rsidP="008747E0">
    <w:pPr>
      <w:pStyle w:val="Header"/>
    </w:pPr>
  </w:p>
  <w:p w14:paraId="0258B9BC"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A34A1" w14:textId="77777777" w:rsidR="002E4993" w:rsidRPr="00667792" w:rsidRDefault="002E4993" w:rsidP="00667792">
    <w:pPr>
      <w:pStyle w:val="Header"/>
    </w:pPr>
    <w:r>
      <w:rPr>
        <w:noProof/>
        <w:lang w:val="nl-NL" w:eastAsia="nl-NL"/>
      </w:rPr>
      <w:drawing>
        <wp:anchor distT="0" distB="0" distL="114300" distR="114300" simplePos="0" relativeHeight="251680768" behindDoc="1" locked="0" layoutInCell="1" allowOverlap="1" wp14:anchorId="5F8309C1" wp14:editId="411A181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2D0F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A6CAC6"/>
    <w:lvl w:ilvl="0">
      <w:start w:val="1"/>
      <w:numFmt w:val="decimal"/>
      <w:lvlText w:val="%1."/>
      <w:lvlJc w:val="left"/>
      <w:pPr>
        <w:tabs>
          <w:tab w:val="num" w:pos="1800"/>
        </w:tabs>
        <w:ind w:left="1800" w:hanging="360"/>
      </w:pPr>
    </w:lvl>
  </w:abstractNum>
  <w:abstractNum w:abstractNumId="2">
    <w:nsid w:val="FFFFFF7D"/>
    <w:multiLevelType w:val="singleLevel"/>
    <w:tmpl w:val="B9D264F8"/>
    <w:lvl w:ilvl="0">
      <w:start w:val="1"/>
      <w:numFmt w:val="decimal"/>
      <w:lvlText w:val="%1."/>
      <w:lvlJc w:val="left"/>
      <w:pPr>
        <w:tabs>
          <w:tab w:val="num" w:pos="1440"/>
        </w:tabs>
        <w:ind w:left="1440" w:hanging="360"/>
      </w:pPr>
    </w:lvl>
  </w:abstractNum>
  <w:abstractNum w:abstractNumId="3">
    <w:nsid w:val="FFFFFF7F"/>
    <w:multiLevelType w:val="singleLevel"/>
    <w:tmpl w:val="701ED2F0"/>
    <w:lvl w:ilvl="0">
      <w:start w:val="1"/>
      <w:numFmt w:val="decimal"/>
      <w:lvlText w:val="%1."/>
      <w:lvlJc w:val="left"/>
      <w:pPr>
        <w:tabs>
          <w:tab w:val="num" w:pos="720"/>
        </w:tabs>
        <w:ind w:left="720" w:hanging="360"/>
      </w:pPr>
    </w:lvl>
  </w:abstractNum>
  <w:abstractNum w:abstractNumId="4">
    <w:nsid w:val="FFFFFF80"/>
    <w:multiLevelType w:val="singleLevel"/>
    <w:tmpl w:val="D9E6DB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CC2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AD24F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8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86F362"/>
    <w:lvl w:ilvl="0">
      <w:start w:val="1"/>
      <w:numFmt w:val="decimal"/>
      <w:lvlText w:val="%1."/>
      <w:lvlJc w:val="left"/>
      <w:pPr>
        <w:tabs>
          <w:tab w:val="num" w:pos="360"/>
        </w:tabs>
        <w:ind w:left="360" w:hanging="360"/>
      </w:pPr>
    </w:lvl>
  </w:abstractNum>
  <w:abstractNum w:abstractNumId="9">
    <w:nsid w:val="FFFFFF89"/>
    <w:multiLevelType w:val="singleLevel"/>
    <w:tmpl w:val="99946D6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2"/>
  </w:num>
  <w:num w:numId="21">
    <w:abstractNumId w:val="30"/>
  </w:num>
  <w:num w:numId="22">
    <w:abstractNumId w:val="31"/>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3"/>
  </w:num>
  <w:num w:numId="34">
    <w:abstractNumId w:val="22"/>
  </w:num>
  <w:num w:numId="35">
    <w:abstractNumId w:val="31"/>
  </w:num>
  <w:numIdMacAtCleanup w:val="2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08"/>
    <w:rsid w:val="000174F9"/>
    <w:rsid w:val="00023C4D"/>
    <w:rsid w:val="000258F6"/>
    <w:rsid w:val="000379A7"/>
    <w:rsid w:val="00040954"/>
    <w:rsid w:val="00040EB8"/>
    <w:rsid w:val="00047206"/>
    <w:rsid w:val="00055311"/>
    <w:rsid w:val="00057B6D"/>
    <w:rsid w:val="00060C0C"/>
    <w:rsid w:val="00061A7B"/>
    <w:rsid w:val="00077F08"/>
    <w:rsid w:val="00084FE9"/>
    <w:rsid w:val="000859C4"/>
    <w:rsid w:val="000904ED"/>
    <w:rsid w:val="0009304C"/>
    <w:rsid w:val="00094508"/>
    <w:rsid w:val="00096642"/>
    <w:rsid w:val="000A2505"/>
    <w:rsid w:val="000A27A8"/>
    <w:rsid w:val="000B26B9"/>
    <w:rsid w:val="000B5C70"/>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D6FB2"/>
    <w:rsid w:val="001E416D"/>
    <w:rsid w:val="00201337"/>
    <w:rsid w:val="002022EA"/>
    <w:rsid w:val="00205B17"/>
    <w:rsid w:val="00205D9B"/>
    <w:rsid w:val="002204DA"/>
    <w:rsid w:val="0022371A"/>
    <w:rsid w:val="002520AD"/>
    <w:rsid w:val="002547CB"/>
    <w:rsid w:val="00257DF8"/>
    <w:rsid w:val="00257E4A"/>
    <w:rsid w:val="0026352C"/>
    <w:rsid w:val="0027175D"/>
    <w:rsid w:val="002C044E"/>
    <w:rsid w:val="002C4DC8"/>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41393"/>
    <w:rsid w:val="0044753A"/>
    <w:rsid w:val="00447CF0"/>
    <w:rsid w:val="00456EE9"/>
    <w:rsid w:val="00456F10"/>
    <w:rsid w:val="00467E2B"/>
    <w:rsid w:val="00471348"/>
    <w:rsid w:val="00492A8D"/>
    <w:rsid w:val="004B518C"/>
    <w:rsid w:val="004C3279"/>
    <w:rsid w:val="004D24EC"/>
    <w:rsid w:val="004E1D57"/>
    <w:rsid w:val="004E2F16"/>
    <w:rsid w:val="004E709D"/>
    <w:rsid w:val="00503044"/>
    <w:rsid w:val="00523040"/>
    <w:rsid w:val="00526234"/>
    <w:rsid w:val="00530A84"/>
    <w:rsid w:val="00531B3B"/>
    <w:rsid w:val="005378B8"/>
    <w:rsid w:val="00557434"/>
    <w:rsid w:val="00560566"/>
    <w:rsid w:val="005629E8"/>
    <w:rsid w:val="00564664"/>
    <w:rsid w:val="0059159F"/>
    <w:rsid w:val="00595415"/>
    <w:rsid w:val="00597652"/>
    <w:rsid w:val="005A080B"/>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B55F6"/>
    <w:rsid w:val="006B791D"/>
    <w:rsid w:val="006C3053"/>
    <w:rsid w:val="006E0E7D"/>
    <w:rsid w:val="006E2635"/>
    <w:rsid w:val="006F1C14"/>
    <w:rsid w:val="0072737A"/>
    <w:rsid w:val="00727CAC"/>
    <w:rsid w:val="00731DEE"/>
    <w:rsid w:val="007326BF"/>
    <w:rsid w:val="0073768B"/>
    <w:rsid w:val="0074389F"/>
    <w:rsid w:val="00755B03"/>
    <w:rsid w:val="00766AD4"/>
    <w:rsid w:val="007715E8"/>
    <w:rsid w:val="00776004"/>
    <w:rsid w:val="0078486B"/>
    <w:rsid w:val="00785A39"/>
    <w:rsid w:val="00787D8A"/>
    <w:rsid w:val="00790277"/>
    <w:rsid w:val="00791EBC"/>
    <w:rsid w:val="00793577"/>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34F08"/>
    <w:rsid w:val="00846831"/>
    <w:rsid w:val="00850F97"/>
    <w:rsid w:val="0085242A"/>
    <w:rsid w:val="00856939"/>
    <w:rsid w:val="008608A4"/>
    <w:rsid w:val="00865532"/>
    <w:rsid w:val="008737D3"/>
    <w:rsid w:val="008747E0"/>
    <w:rsid w:val="00876841"/>
    <w:rsid w:val="008972C3"/>
    <w:rsid w:val="008B237E"/>
    <w:rsid w:val="008C33B5"/>
    <w:rsid w:val="008C3626"/>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A0F4C"/>
    <w:rsid w:val="009B5154"/>
    <w:rsid w:val="009B692C"/>
    <w:rsid w:val="009B785E"/>
    <w:rsid w:val="009C26F8"/>
    <w:rsid w:val="009C3A74"/>
    <w:rsid w:val="009C609E"/>
    <w:rsid w:val="009E16EC"/>
    <w:rsid w:val="009E4A4D"/>
    <w:rsid w:val="009F081F"/>
    <w:rsid w:val="00A03CFD"/>
    <w:rsid w:val="00A04F81"/>
    <w:rsid w:val="00A13E56"/>
    <w:rsid w:val="00A24838"/>
    <w:rsid w:val="00A326AC"/>
    <w:rsid w:val="00A4308C"/>
    <w:rsid w:val="00A549B3"/>
    <w:rsid w:val="00A67CD7"/>
    <w:rsid w:val="00A70F46"/>
    <w:rsid w:val="00A72ED7"/>
    <w:rsid w:val="00A87920"/>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62E1B"/>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3700C"/>
    <w:rsid w:val="00D40847"/>
    <w:rsid w:val="00D47A1C"/>
    <w:rsid w:val="00D653B1"/>
    <w:rsid w:val="00D65EF9"/>
    <w:rsid w:val="00D74AE1"/>
    <w:rsid w:val="00D865A8"/>
    <w:rsid w:val="00D92C2D"/>
    <w:rsid w:val="00DA0837"/>
    <w:rsid w:val="00DA09DA"/>
    <w:rsid w:val="00DA17CD"/>
    <w:rsid w:val="00DB1489"/>
    <w:rsid w:val="00DB25B3"/>
    <w:rsid w:val="00DD1DE5"/>
    <w:rsid w:val="00DE0893"/>
    <w:rsid w:val="00DE2814"/>
    <w:rsid w:val="00DF5BEC"/>
    <w:rsid w:val="00DF68EA"/>
    <w:rsid w:val="00E01272"/>
    <w:rsid w:val="00E03846"/>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46FFA"/>
    <w:rsid w:val="00F527AC"/>
    <w:rsid w:val="00F575BD"/>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8D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Appendix0">
    <w:name w:val="Appendix"/>
    <w:basedOn w:val="Annex"/>
    <w:next w:val="Normal"/>
    <w:rsid w:val="0026352C"/>
    <w:pPr>
      <w:numPr>
        <w:numId w:val="0"/>
      </w:numPr>
      <w:spacing w:before="120" w:after="240" w:line="240" w:lineRule="auto"/>
      <w:ind w:left="1701" w:hanging="1701"/>
    </w:pPr>
    <w:rPr>
      <w:rFonts w:eastAsia="Calibri" w:cs="Calibri"/>
      <w:bCs/>
      <w:caps w:val="0"/>
      <w:color w:val="407EC9"/>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Appendix0">
    <w:name w:val="Appendix"/>
    <w:basedOn w:val="Annex"/>
    <w:next w:val="Normal"/>
    <w:rsid w:val="0026352C"/>
    <w:pPr>
      <w:numPr>
        <w:numId w:val="0"/>
      </w:numPr>
      <w:spacing w:before="120" w:after="240" w:line="240" w:lineRule="auto"/>
      <w:ind w:left="1701" w:hanging="1701"/>
    </w:pPr>
    <w:rPr>
      <w:rFonts w:eastAsia="Calibri" w:cs="Calibri"/>
      <w:bCs/>
      <w:caps w:val="0"/>
      <w:color w:val="407EC9"/>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3135C-8CFC-4865-9107-1A0935B45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990</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6424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11</cp:revision>
  <dcterms:created xsi:type="dcterms:W3CDTF">2016-11-21T14:30:00Z</dcterms:created>
  <dcterms:modified xsi:type="dcterms:W3CDTF">2017-02-10T12:42:00Z</dcterms:modified>
  <cp:category/>
</cp:coreProperties>
</file>